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4596BFF8" w:rsidR="00D07746" w:rsidRPr="0036054C" w:rsidRDefault="00940F53" w:rsidP="00994BD6">
                    <w:pPr>
                      <w:pStyle w:val="Betarp"/>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Viešojo pirkimo skelbiamos apklausos bendrosios sąlygos</w:t>
                    </w:r>
                  </w:p>
                </w:sdtContent>
              </w:sdt>
            </w:tc>
          </w:tr>
          <w:tr w:rsidR="00D07746" w:rsidRPr="00AB04C3" w14:paraId="459B5D25" w14:textId="77777777" w:rsidTr="004507A5">
            <w:trPr>
              <w:trHeight w:val="24"/>
            </w:trPr>
            <w:sdt>
              <w:sdtPr>
                <w:rPr>
                  <w:rFonts w:asciiTheme="majorHAnsi" w:eastAsiaTheme="majorEastAsia" w:hAnsiTheme="majorHAnsi" w:cstheme="majorBidi"/>
                  <w:color w:val="4472C4" w:themeColor="accent1"/>
                  <w:sz w:val="20"/>
                  <w:szCs w:val="20"/>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1A24D854" w:rsidR="00D07746" w:rsidRPr="00AB04C3" w:rsidRDefault="008D58A6" w:rsidP="00994BD6">
                    <w:pPr>
                      <w:pStyle w:val="Betarp"/>
                      <w:rPr>
                        <w:color w:val="2F5496" w:themeColor="accent1" w:themeShade="BF"/>
                        <w:sz w:val="24"/>
                      </w:rPr>
                    </w:pPr>
                    <w:r w:rsidRPr="00EA7A75">
                      <w:rPr>
                        <w:rFonts w:asciiTheme="majorHAnsi" w:eastAsiaTheme="majorEastAsia" w:hAnsiTheme="majorHAnsi" w:cstheme="majorBidi"/>
                        <w:color w:val="4472C4" w:themeColor="accent1"/>
                        <w:sz w:val="20"/>
                        <w:szCs w:val="20"/>
                      </w:rPr>
                      <w:t>2024-12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1EF84984" w:rsidR="00661860" w:rsidRPr="00121724" w:rsidRDefault="00661860" w:rsidP="00E37DEB">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ins w:id="3" w:author="Autorius">
        <w:r w:rsidR="00027F92">
          <w:rPr>
            <w:rFonts w:eastAsia="Calibri" w:cstheme="minorHAnsi"/>
          </w:rPr>
          <w:t xml:space="preserve"> </w:t>
        </w:r>
        <w:r w:rsidR="00E37DEB">
          <w:rPr>
            <w:rFonts w:eastAsia="Calibri" w:cstheme="minorHAnsi"/>
          </w:rPr>
          <w:fldChar w:fldCharType="begin"/>
        </w:r>
        <w:r w:rsidR="00E37DEB">
          <w:rPr>
            <w:rFonts w:eastAsia="Calibri" w:cstheme="minorHAnsi"/>
          </w:rPr>
          <w:instrText>HYPERLINK "</w:instrText>
        </w:r>
        <w:r w:rsidR="00E37DEB" w:rsidRPr="00027F92">
          <w:rPr>
            <w:rFonts w:eastAsia="Calibri" w:cstheme="minorHAnsi"/>
          </w:rPr>
          <w:instrText>https://viesiejipirkimai.lt</w:instrText>
        </w:r>
        <w:r w:rsidR="00E37DEB">
          <w:rPr>
            <w:rFonts w:eastAsia="Calibri" w:cstheme="minorHAnsi"/>
          </w:rPr>
          <w:instrText>/"</w:instrText>
        </w:r>
        <w:r w:rsidR="00E37DEB">
          <w:rPr>
            <w:rFonts w:eastAsia="Calibri" w:cstheme="minorHAnsi"/>
          </w:rPr>
        </w:r>
        <w:r w:rsidR="00E37DEB">
          <w:rPr>
            <w:rFonts w:eastAsia="Calibri" w:cstheme="minorHAnsi"/>
          </w:rPr>
          <w:fldChar w:fldCharType="separate"/>
        </w:r>
        <w:r w:rsidR="00E37DEB" w:rsidRPr="00A4256F">
          <w:rPr>
            <w:rStyle w:val="Hipersaitas"/>
            <w:rFonts w:eastAsia="Calibri" w:cstheme="minorHAnsi"/>
          </w:rPr>
          <w:t>https://viesiejipirkimai.lt/</w:t>
        </w:r>
        <w:r w:rsidR="00E37DEB">
          <w:rPr>
            <w:rFonts w:eastAsia="Calibri" w:cstheme="minorHAnsi"/>
          </w:rPr>
          <w:fldChar w:fldCharType="end"/>
        </w:r>
      </w:ins>
      <w:del w:id="4" w:author="Autorius">
        <w:r w:rsidR="00C47CE7" w:rsidRPr="00121724" w:rsidDel="00E37DEB">
          <w:rPr>
            <w:rFonts w:eastAsia="Calibri" w:cstheme="minorHAnsi"/>
          </w:rPr>
          <w:delText xml:space="preserve"> </w:delText>
        </w:r>
        <w:r w:rsidR="00C47CE7" w:rsidDel="00E37DEB">
          <w:fldChar w:fldCharType="begin"/>
        </w:r>
        <w:r w:rsidR="00C47CE7" w:rsidDel="00E37DEB">
          <w:delInstrText>HYPERLINK "https://cvpp.eviesiejipirkimai.lt/"</w:delInstrText>
        </w:r>
        <w:r w:rsidR="00C47CE7" w:rsidDel="00E37DEB">
          <w:fldChar w:fldCharType="separate"/>
        </w:r>
        <w:r w:rsidR="00C47CE7" w:rsidRPr="00121724" w:rsidDel="00E37DEB">
          <w:rPr>
            <w:rStyle w:val="Hipersaitas"/>
            <w:rFonts w:cstheme="minorHAnsi"/>
            <w:color w:val="0070C0"/>
          </w:rPr>
          <w:delText>https://cvpp.eviesiejipirkimai.lt</w:delText>
        </w:r>
        <w:r w:rsidR="00C47CE7" w:rsidRPr="00121724" w:rsidDel="00E37DEB">
          <w:rPr>
            <w:rStyle w:val="Hipersaitas"/>
            <w:rFonts w:cstheme="minorHAnsi"/>
          </w:rPr>
          <w:delText>/</w:delText>
        </w:r>
        <w:r w:rsidR="00C47CE7" w:rsidDel="00E37DEB">
          <w:rPr>
            <w:rStyle w:val="Hipersaitas"/>
            <w:rFonts w:cstheme="minorHAnsi"/>
          </w:rPr>
          <w:fldChar w:fldCharType="end"/>
        </w:r>
        <w:r w:rsidR="009C69A4" w:rsidRPr="00121724" w:rsidDel="00E37DEB">
          <w:rPr>
            <w:rFonts w:eastAsia="Calibri" w:cstheme="minorHAnsi"/>
          </w:rPr>
          <w:delText>.</w:delText>
        </w:r>
      </w:del>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1">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5" w:name="_Toc134703650"/>
      <w:bookmarkEnd w:id="1"/>
      <w:r w:rsidRPr="003F2264">
        <w:rPr>
          <w:rFonts w:asciiTheme="minorHAnsi" w:hAnsiTheme="minorHAnsi" w:cstheme="minorHAnsi"/>
          <w:b/>
          <w:bCs/>
          <w:color w:val="002060"/>
        </w:rPr>
        <w:lastRenderedPageBreak/>
        <w:t>Bendrosios nuostatos</w:t>
      </w:r>
      <w:bookmarkEnd w:id="5"/>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6" w:name="_Ref39426332"/>
      <w:bookmarkStart w:id="7" w:name="_Ref39426338"/>
      <w:bookmarkStart w:id="8" w:name="_Toc134703651"/>
      <w:r w:rsidRPr="002072B1">
        <w:rPr>
          <w:rFonts w:asciiTheme="minorHAnsi" w:hAnsiTheme="minorHAnsi" w:cstheme="minorHAnsi"/>
          <w:b/>
          <w:bCs/>
          <w:color w:val="002060"/>
        </w:rPr>
        <w:t>Pirkimo objektas</w:t>
      </w:r>
      <w:bookmarkEnd w:id="6"/>
      <w:bookmarkEnd w:id="7"/>
      <w:bookmarkEnd w:id="8"/>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9" w:name="_Ref38446847"/>
      <w:bookmarkStart w:id="10" w:name="_Ref38446850"/>
      <w:bookmarkStart w:id="11"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9"/>
      <w:bookmarkEnd w:id="10"/>
      <w:bookmarkEnd w:id="11"/>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2596916"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ins w:id="12" w:author="Autorius">
        <w:r w:rsidR="00247734" w:rsidRPr="00F4788E">
          <w:fldChar w:fldCharType="begin"/>
        </w:r>
        <w:r w:rsidR="00247734" w:rsidRPr="00F4788E">
          <w:instrText>HYPERLINK "https://viesiejipirkimai.lt"</w:instrText>
        </w:r>
        <w:r w:rsidR="00247734" w:rsidRPr="00F4788E">
          <w:fldChar w:fldCharType="separate"/>
        </w:r>
        <w:r w:rsidR="00247734" w:rsidRPr="00F4788E">
          <w:rPr>
            <w:rStyle w:val="Hipersaitas"/>
          </w:rPr>
          <w:t>https://viesiejipirkimai.lt</w:t>
        </w:r>
        <w:r w:rsidR="00247734" w:rsidRPr="00F4788E">
          <w:fldChar w:fldCharType="end"/>
        </w:r>
      </w:ins>
      <w:del w:id="13" w:author="Autorius">
        <w:r w:rsidDel="00247734">
          <w:fldChar w:fldCharType="begin"/>
        </w:r>
        <w:r w:rsidDel="00247734">
          <w:delInstrText>HYPERLINK "https://pirkimai.eviesiejipirkimai.lt" \h</w:delInstrText>
        </w:r>
        <w:r w:rsidDel="00247734">
          <w:fldChar w:fldCharType="separate"/>
        </w:r>
        <w:r w:rsidRPr="00414F26" w:rsidDel="00247734">
          <w:rPr>
            <w:rFonts w:cstheme="minorHAnsi"/>
            <w:color w:val="0070C0"/>
          </w:rPr>
          <w:delText>https://pirkimai.eviesiejipirkimai.lt</w:delText>
        </w:r>
        <w:r w:rsidDel="00247734">
          <w:rPr>
            <w:rFonts w:cstheme="minorHAnsi"/>
            <w:color w:val="0070C0"/>
          </w:rPr>
          <w:fldChar w:fldCharType="end"/>
        </w:r>
      </w:del>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679D0C2D"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ins w:id="14" w:author="Autorius">
        <w:r w:rsidR="00C03989" w:rsidRPr="00F4788E">
          <w:fldChar w:fldCharType="begin"/>
        </w:r>
        <w:r w:rsidR="00C03989" w:rsidRPr="00F4788E">
          <w:instrText>HYPERLINK "https://viesiejipirkimai.lt"</w:instrText>
        </w:r>
        <w:r w:rsidR="00C03989" w:rsidRPr="00F4788E">
          <w:fldChar w:fldCharType="separate"/>
        </w:r>
        <w:r w:rsidR="00C03989" w:rsidRPr="00F4788E">
          <w:rPr>
            <w:rStyle w:val="Hipersaitas"/>
          </w:rPr>
          <w:t>https://viesiejipirkimai.lt</w:t>
        </w:r>
        <w:r w:rsidR="00C03989" w:rsidRPr="00F4788E">
          <w:fldChar w:fldCharType="end"/>
        </w:r>
      </w:ins>
      <w:del w:id="15" w:author="Autorius">
        <w:r w:rsidDel="00C03989">
          <w:fldChar w:fldCharType="begin"/>
        </w:r>
        <w:r w:rsidDel="00C03989">
          <w:delInstrText>HYPERLINK "https://pirkimai.eviesiejipirkimai.lt/" \h</w:delInstrText>
        </w:r>
        <w:r w:rsidDel="00C03989">
          <w:fldChar w:fldCharType="separate"/>
        </w:r>
        <w:r w:rsidRPr="00414F26" w:rsidDel="00C03989">
          <w:rPr>
            <w:rStyle w:val="Hipersaitas"/>
            <w:rFonts w:cstheme="minorHAnsi"/>
            <w:color w:val="0070C0"/>
          </w:rPr>
          <w:delText>https://pirkimai.eviesiejipirkimai.lt/</w:delText>
        </w:r>
        <w:r w:rsidDel="00C03989">
          <w:rPr>
            <w:rStyle w:val="Hipersaitas"/>
            <w:rFonts w:cstheme="minorHAnsi"/>
            <w:color w:val="0070C0"/>
          </w:rPr>
          <w:fldChar w:fldCharType="end"/>
        </w:r>
      </w:del>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5911169B"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Pasiūlymai teikiami CVP IS priemonėmis</w:t>
      </w:r>
      <w:del w:id="16" w:author="Autorius">
        <w:r w:rsidRPr="00DD1A0A" w:rsidDel="007E7737">
          <w:rPr>
            <w:rFonts w:cstheme="minorHAnsi"/>
          </w:rPr>
          <w:delText>, naudojant „pasiūlymų dėžutę“</w:delText>
        </w:r>
      </w:del>
      <w:r w:rsidRPr="00DD1A0A">
        <w:rPr>
          <w:rFonts w:cstheme="minorHAnsi"/>
        </w:rPr>
        <w:t xml:space="preserve">.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9" w:name="_Ref38446835"/>
      <w:bookmarkStart w:id="20" w:name="_Toc134703653"/>
      <w:r w:rsidRPr="00414F26">
        <w:rPr>
          <w:rFonts w:asciiTheme="minorHAnsi" w:hAnsiTheme="minorHAnsi" w:cstheme="minorHAnsi"/>
          <w:b/>
          <w:bCs/>
          <w:color w:val="002060"/>
        </w:rPr>
        <w:t>Pirkimo dokumentų paaiškinimai ir patikslinimai</w:t>
      </w:r>
      <w:bookmarkEnd w:id="19"/>
      <w:bookmarkEnd w:id="20"/>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21"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21"/>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w:t>
      </w:r>
      <w:r w:rsidR="217A9352" w:rsidRPr="00414F26">
        <w:rPr>
          <w:rFonts w:cstheme="minorHAnsi"/>
        </w:rPr>
        <w:lastRenderedPageBreak/>
        <w:t xml:space="preserve">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Įvykus 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22"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22"/>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23" w:name="_Ref39473754"/>
      <w:bookmarkStart w:id="24" w:name="_Ref39473761"/>
      <w:bookmarkStart w:id="25" w:name="_Ref39474188"/>
      <w:bookmarkStart w:id="26" w:name="_Toc134703654"/>
      <w:r w:rsidRPr="00414F26">
        <w:rPr>
          <w:rFonts w:asciiTheme="minorHAnsi" w:hAnsiTheme="minorHAnsi" w:cstheme="minorHAnsi"/>
          <w:b/>
          <w:bCs/>
          <w:color w:val="002060"/>
        </w:rPr>
        <w:t>Tiekėjų pašalinimo pagrindai</w:t>
      </w:r>
      <w:bookmarkEnd w:id="23"/>
      <w:bookmarkEnd w:id="24"/>
      <w:bookmarkEnd w:id="25"/>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26"/>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27" w:name="_Hlk41039660"/>
      <w:r w:rsidRPr="007B2DBE">
        <w:rPr>
          <w:rFonts w:eastAsiaTheme="minorHAnsi" w:cstheme="minorHAnsi"/>
        </w:rPr>
        <w:t>subtiekėjų</w:t>
      </w:r>
      <w:r w:rsidRPr="007B2DBE">
        <w:rPr>
          <w:rFonts w:cstheme="minorHAnsi"/>
        </w:rPr>
        <w:t xml:space="preserve"> </w:t>
      </w:r>
      <w:bookmarkEnd w:id="27"/>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28" w:name="_Ref40443423"/>
      <w:bookmarkStart w:id="29" w:name="_Ref40443431"/>
      <w:bookmarkStart w:id="30" w:name="_Ref48037697"/>
      <w:bookmarkStart w:id="31" w:name="_Ref48037709"/>
      <w:bookmarkStart w:id="32"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8"/>
      <w:bookmarkEnd w:id="29"/>
      <w:bookmarkEnd w:id="30"/>
      <w:bookmarkEnd w:id="31"/>
      <w:bookmarkEnd w:id="32"/>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33"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33"/>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34"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34"/>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2"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35" w:name="_Toc134703656"/>
      <w:r w:rsidR="007B2DBE" w:rsidRPr="007B2DBE">
        <w:rPr>
          <w:rFonts w:asciiTheme="minorHAnsi" w:hAnsiTheme="minorHAnsi" w:cstheme="minorHAnsi"/>
          <w:b/>
          <w:bCs/>
          <w:color w:val="002060"/>
        </w:rPr>
        <w:t>Rėmimasis ūkio subjektų pajėgumais</w:t>
      </w:r>
      <w:bookmarkEnd w:id="35"/>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36"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36"/>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37" w:name="_Toc134703657"/>
      <w:r w:rsidRPr="007B2DBE">
        <w:rPr>
          <w:rFonts w:asciiTheme="minorHAnsi" w:hAnsiTheme="minorHAnsi" w:cstheme="minorHAnsi"/>
          <w:b/>
          <w:bCs/>
          <w:color w:val="002060"/>
        </w:rPr>
        <w:lastRenderedPageBreak/>
        <w:t>Subtiekėjų pasitelkimas</w:t>
      </w:r>
      <w:bookmarkEnd w:id="37"/>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38" w:name="_Ref39668380"/>
      <w:bookmarkStart w:id="39" w:name="_Ref39668383"/>
      <w:bookmarkStart w:id="40" w:name="_Toc134703658"/>
      <w:r w:rsidRPr="000E4DA6">
        <w:rPr>
          <w:rFonts w:asciiTheme="minorHAnsi" w:hAnsiTheme="minorHAnsi" w:cstheme="minorHAnsi"/>
          <w:b/>
          <w:bCs/>
          <w:color w:val="002060"/>
        </w:rPr>
        <w:t>Tiekėjų grupės dalyvavimas</w:t>
      </w:r>
      <w:bookmarkEnd w:id="38"/>
      <w:bookmarkEnd w:id="39"/>
      <w:bookmarkEnd w:id="40"/>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41" w:name="_Toc48053171"/>
      <w:bookmarkStart w:id="42" w:name="_Toc85698576"/>
      <w:bookmarkStart w:id="43" w:name="_Toc86176527"/>
      <w:bookmarkStart w:id="44" w:name="_Toc134703659"/>
      <w:r w:rsidRPr="00AB6038">
        <w:rPr>
          <w:rFonts w:asciiTheme="minorHAnsi" w:hAnsiTheme="minorHAnsi" w:cstheme="minorHAnsi"/>
          <w:b/>
          <w:bCs/>
          <w:color w:val="002060"/>
        </w:rPr>
        <w:t>Reikalavimai pasiūlymų rengimui ir pateikimui</w:t>
      </w:r>
      <w:bookmarkEnd w:id="41"/>
      <w:bookmarkEnd w:id="42"/>
      <w:bookmarkEnd w:id="43"/>
      <w:bookmarkEnd w:id="44"/>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45B1C1D8"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w:t>
      </w:r>
      <w:del w:id="45" w:author="Autorius">
        <w:r w:rsidR="45C11337" w:rsidRPr="00AB6038" w:rsidDel="00673DCD">
          <w:rPr>
            <w:rFonts w:eastAsia="Arial" w:cstheme="minorHAnsi"/>
          </w:rPr>
          <w:delText xml:space="preserve">Norėdamas atšaukti ar pakeisti </w:delText>
        </w:r>
        <w:r w:rsidR="000A05C4" w:rsidDel="00673DCD">
          <w:rPr>
            <w:rFonts w:eastAsia="Arial" w:cstheme="minorHAnsi"/>
          </w:rPr>
          <w:delText>p</w:delText>
        </w:r>
        <w:r w:rsidR="45C11337" w:rsidRPr="00AB6038" w:rsidDel="00673DCD">
          <w:rPr>
            <w:rFonts w:eastAsia="Arial" w:cstheme="minorHAnsi"/>
          </w:rPr>
          <w:delText xml:space="preserve">asiūlymą, </w:delText>
        </w:r>
        <w:r w:rsidR="000A05C4" w:rsidDel="00673DCD">
          <w:rPr>
            <w:rFonts w:eastAsia="Arial" w:cstheme="minorHAnsi"/>
          </w:rPr>
          <w:delText xml:space="preserve">tiekėjas </w:delText>
        </w:r>
        <w:r w:rsidR="45C11337" w:rsidRPr="00AB6038" w:rsidDel="00673DCD">
          <w:rPr>
            <w:rFonts w:eastAsia="Arial" w:cstheme="minorHAnsi"/>
          </w:rPr>
          <w:delText xml:space="preserve">CVP IS pasiūlymo lange spaudžia „Atsiimti pasiūlymą“. </w:delText>
        </w:r>
      </w:del>
      <w:r w:rsidR="45C11337" w:rsidRPr="00AB6038">
        <w:rPr>
          <w:rFonts w:eastAsia="Arial" w:cstheme="minorHAnsi"/>
        </w:rPr>
        <w:t xml:space="preserve">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46" w:name="_Toc134703660"/>
      <w:r>
        <w:rPr>
          <w:rFonts w:asciiTheme="minorHAnsi" w:hAnsiTheme="minorHAnsi" w:cstheme="minorHAnsi"/>
          <w:b/>
          <w:bCs/>
          <w:color w:val="002060"/>
        </w:rPr>
        <w:t>Susipažinimas su pasiūlymais</w:t>
      </w:r>
      <w:bookmarkEnd w:id="4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3"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05C2F249"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del w:id="49" w:author="Autorius">
        <w:r w:rsidRPr="00692A55" w:rsidDel="006C235E">
          <w:rPr>
            <w:rFonts w:cstheme="minorHAnsi"/>
            <w:b/>
          </w:rPr>
          <w:delText>45</w:delText>
        </w:r>
      </w:del>
      <w:ins w:id="50" w:author="Autorius">
        <w:r w:rsidR="006C235E">
          <w:rPr>
            <w:rFonts w:cstheme="minorHAnsi"/>
            <w:b/>
          </w:rPr>
          <w:t>30</w:t>
        </w:r>
      </w:ins>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51"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51"/>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52" w:name="_GALUTINIŲ_PASIŪLYMŲ_VERTINIMAS"/>
      <w:bookmarkStart w:id="53" w:name="_Toc15392775"/>
      <w:bookmarkStart w:id="54" w:name="_Toc85698580"/>
      <w:bookmarkStart w:id="55" w:name="_Toc86176531"/>
      <w:bookmarkStart w:id="56" w:name="_Toc134703661"/>
      <w:bookmarkEnd w:id="52"/>
      <w:r w:rsidRPr="002B7271">
        <w:rPr>
          <w:rFonts w:asciiTheme="minorHAnsi" w:hAnsiTheme="minorHAnsi" w:cstheme="minorHAnsi"/>
          <w:b/>
          <w:bCs/>
          <w:color w:val="002060"/>
        </w:rPr>
        <w:lastRenderedPageBreak/>
        <w:t>Pasiūlymų vertinimas</w:t>
      </w:r>
      <w:bookmarkEnd w:id="53"/>
      <w:bookmarkEnd w:id="54"/>
      <w:bookmarkEnd w:id="55"/>
      <w:bookmarkEnd w:id="56"/>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57"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58" w:name="_Toc85698581"/>
      <w:bookmarkStart w:id="59" w:name="_Toc86176532"/>
      <w:bookmarkStart w:id="60" w:name="_Toc134703662"/>
      <w:r w:rsidRPr="001566DB">
        <w:rPr>
          <w:rFonts w:asciiTheme="minorHAnsi" w:hAnsiTheme="minorHAnsi" w:cstheme="minorHAnsi"/>
          <w:b/>
          <w:bCs/>
          <w:color w:val="002060"/>
        </w:rPr>
        <w:t xml:space="preserve">Pasiūlymų atmetimo </w:t>
      </w:r>
      <w:bookmarkEnd w:id="57"/>
      <w:bookmarkEnd w:id="58"/>
      <w:bookmarkEnd w:id="59"/>
      <w:r w:rsidRPr="001566DB">
        <w:rPr>
          <w:rFonts w:asciiTheme="minorHAnsi" w:hAnsiTheme="minorHAnsi" w:cstheme="minorHAnsi"/>
          <w:b/>
          <w:bCs/>
          <w:color w:val="002060"/>
        </w:rPr>
        <w:t>pagrindai</w:t>
      </w:r>
      <w:bookmarkEnd w:id="60"/>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61" w:name="_Ref40443104"/>
      <w:bookmarkStart w:id="62" w:name="_Toc48053180"/>
      <w:bookmarkStart w:id="63" w:name="_Toc85698582"/>
      <w:bookmarkStart w:id="64" w:name="_Toc86176533"/>
      <w:bookmarkStart w:id="65" w:name="_Toc134703663"/>
      <w:r w:rsidRPr="001566DB">
        <w:rPr>
          <w:rFonts w:asciiTheme="minorHAnsi" w:hAnsiTheme="minorHAnsi" w:cstheme="minorHAnsi"/>
          <w:b/>
          <w:bCs/>
          <w:color w:val="002060"/>
        </w:rPr>
        <w:lastRenderedPageBreak/>
        <w:t>Pasiūlymų eilė ir laimėtojo nustatymas</w:t>
      </w:r>
      <w:bookmarkEnd w:id="61"/>
      <w:bookmarkEnd w:id="62"/>
      <w:bookmarkEnd w:id="63"/>
      <w:bookmarkEnd w:id="64"/>
      <w:bookmarkEnd w:id="65"/>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66" w:name="_Ref40443308"/>
      <w:bookmarkStart w:id="67"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68" w:name="_Toc85698583"/>
      <w:bookmarkStart w:id="69" w:name="_Toc86176534"/>
      <w:bookmarkStart w:id="70" w:name="_Toc134703664"/>
      <w:r w:rsidRPr="001566DB">
        <w:rPr>
          <w:rFonts w:asciiTheme="minorHAnsi" w:hAnsiTheme="minorHAnsi" w:cstheme="minorHAnsi"/>
          <w:b/>
          <w:bCs/>
          <w:color w:val="002060"/>
        </w:rPr>
        <w:t>Informavimas apie pirkimo procedūrų rezultatus</w:t>
      </w:r>
      <w:bookmarkEnd w:id="66"/>
      <w:bookmarkEnd w:id="67"/>
      <w:bookmarkEnd w:id="68"/>
      <w:bookmarkEnd w:id="69"/>
      <w:bookmarkEnd w:id="70"/>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71" w:name="_Ref39425999"/>
      <w:bookmarkStart w:id="72" w:name="_Ref39426005"/>
      <w:bookmarkStart w:id="73"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74" w:name="_Toc85698584"/>
      <w:bookmarkStart w:id="75" w:name="_Toc86176535"/>
      <w:bookmarkStart w:id="76" w:name="_Toc124749448"/>
      <w:bookmarkStart w:id="77" w:name="_Toc134703665"/>
      <w:r w:rsidRPr="001566DB">
        <w:rPr>
          <w:rFonts w:asciiTheme="minorHAnsi" w:hAnsiTheme="minorHAnsi" w:cstheme="minorHAnsi"/>
          <w:b/>
          <w:bCs/>
          <w:color w:val="002060"/>
        </w:rPr>
        <w:t>Sutarties sudarymas</w:t>
      </w:r>
      <w:bookmarkEnd w:id="71"/>
      <w:bookmarkEnd w:id="72"/>
      <w:bookmarkEnd w:id="73"/>
      <w:bookmarkEnd w:id="74"/>
      <w:bookmarkEnd w:id="75"/>
      <w:bookmarkEnd w:id="76"/>
      <w:bookmarkEnd w:id="77"/>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78" w:name="_Toc85698585"/>
      <w:bookmarkStart w:id="79" w:name="_Toc86176536"/>
      <w:bookmarkStart w:id="80" w:name="_Toc124749449"/>
      <w:bookmarkStart w:id="81"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78"/>
      <w:bookmarkEnd w:id="79"/>
      <w:bookmarkEnd w:id="80"/>
      <w:bookmarkEnd w:id="81"/>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4"/>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DD949" w14:textId="77777777" w:rsidR="002F2361" w:rsidRDefault="002F2361" w:rsidP="00D05666">
      <w:r>
        <w:separator/>
      </w:r>
    </w:p>
  </w:endnote>
  <w:endnote w:type="continuationSeparator" w:id="0">
    <w:p w14:paraId="2C7071CF" w14:textId="77777777" w:rsidR="002F2361" w:rsidRDefault="002F2361" w:rsidP="00D05666">
      <w:r>
        <w:continuationSeparator/>
      </w:r>
    </w:p>
  </w:endnote>
  <w:endnote w:type="continuationNotice" w:id="1">
    <w:p w14:paraId="328EFBA9" w14:textId="77777777" w:rsidR="002F2361" w:rsidRDefault="002F23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28C0A" w14:textId="77777777" w:rsidR="002F2361" w:rsidRDefault="002F2361" w:rsidP="00D05666">
      <w:r>
        <w:separator/>
      </w:r>
    </w:p>
  </w:footnote>
  <w:footnote w:type="continuationSeparator" w:id="0">
    <w:p w14:paraId="0DBCCD1D" w14:textId="77777777" w:rsidR="002F2361" w:rsidRDefault="002F2361" w:rsidP="00D05666">
      <w:r>
        <w:continuationSeparator/>
      </w:r>
    </w:p>
  </w:footnote>
  <w:footnote w:type="continuationNotice" w:id="1">
    <w:p w14:paraId="1AF80F19" w14:textId="77777777" w:rsidR="002F2361" w:rsidRDefault="002F2361">
      <w:pPr>
        <w:spacing w:after="0" w:line="240" w:lineRule="auto"/>
      </w:pPr>
    </w:p>
  </w:footnote>
  <w:footnote w:id="2">
    <w:p w14:paraId="37EC8FAA" w14:textId="1F56C1CF"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ins w:id="17" w:author="Autorius">
        <w:r w:rsidR="00683119">
          <w:rPr>
            <w:rFonts w:cstheme="minorHAnsi"/>
            <w:sz w:val="21"/>
            <w:szCs w:val="21"/>
          </w:rPr>
          <w:t xml:space="preserve">: </w:t>
        </w:r>
        <w:r w:rsidR="00683119" w:rsidRPr="00683119">
          <w:rPr>
            <w:rFonts w:cstheme="minorHAnsi"/>
            <w:sz w:val="21"/>
            <w:szCs w:val="21"/>
          </w:rPr>
          <w:fldChar w:fldCharType="begin"/>
        </w:r>
        <w:r w:rsidR="00683119" w:rsidRPr="00683119">
          <w:rPr>
            <w:rFonts w:cstheme="minorHAnsi"/>
            <w:sz w:val="21"/>
            <w:szCs w:val="21"/>
          </w:rPr>
          <w:instrText>HYPERLINK "https://vpt.lrv.lt/lt/nauja-cvp-is-aktuali-nuo-2024-12-01/metodine-medziaga-instrukcijos/"</w:instrText>
        </w:r>
        <w:r w:rsidR="00683119" w:rsidRPr="00683119">
          <w:rPr>
            <w:rFonts w:cstheme="minorHAnsi"/>
            <w:sz w:val="21"/>
            <w:szCs w:val="21"/>
          </w:rPr>
        </w:r>
        <w:r w:rsidR="00683119" w:rsidRPr="00683119">
          <w:rPr>
            <w:rFonts w:cstheme="minorHAnsi"/>
            <w:sz w:val="21"/>
            <w:szCs w:val="21"/>
          </w:rPr>
          <w:fldChar w:fldCharType="separate"/>
        </w:r>
        <w:r w:rsidR="00683119" w:rsidRPr="00683119">
          <w:rPr>
            <w:rStyle w:val="Hipersaitas"/>
            <w:rFonts w:cstheme="minorHAnsi"/>
            <w:sz w:val="21"/>
            <w:szCs w:val="21"/>
          </w:rPr>
          <w:t>Metodinė medžiaga (instrukcijos) - Viešųjų pirkimų tarnyba</w:t>
        </w:r>
        <w:r w:rsidR="00683119" w:rsidRPr="00683119">
          <w:rPr>
            <w:rFonts w:cstheme="minorHAnsi"/>
            <w:sz w:val="21"/>
            <w:szCs w:val="21"/>
          </w:rPr>
          <w:fldChar w:fldCharType="end"/>
        </w:r>
      </w:ins>
      <w:r w:rsidRPr="007B2DBE">
        <w:rPr>
          <w:rFonts w:cstheme="minorHAnsi"/>
          <w:sz w:val="21"/>
          <w:szCs w:val="21"/>
        </w:rPr>
        <w:t xml:space="preserve"> </w:t>
      </w:r>
      <w:del w:id="18" w:author="Autorius">
        <w:r w:rsidRPr="007B2DBE" w:rsidDel="00683119">
          <w:rPr>
            <w:rFonts w:cstheme="minorHAnsi"/>
            <w:sz w:val="21"/>
            <w:szCs w:val="21"/>
          </w:rPr>
          <w:delText xml:space="preserve">lietuvių kalba: </w:delText>
        </w:r>
        <w:r w:rsidR="001119AA" w:rsidRPr="007B2DBE" w:rsidDel="00683119">
          <w:rPr>
            <w:rFonts w:cstheme="minorHAnsi"/>
            <w:color w:val="2F3941"/>
            <w:sz w:val="21"/>
            <w:szCs w:val="21"/>
            <w:shd w:val="clear" w:color="auto" w:fill="FFFFFF"/>
          </w:rPr>
          <w:delText> </w:delText>
        </w:r>
        <w:r w:rsidR="001119AA" w:rsidDel="00683119">
          <w:fldChar w:fldCharType="begin"/>
        </w:r>
        <w:r w:rsidR="001119AA" w:rsidDel="00683119">
          <w:delInstrText>HYPERLINK "https://vpt.lrv.lt/uploads/vpt/documents/files/LT_versija/CVP_IS/Mokymu_medziaga/Tiekejams/Kaip_parengti_ir_pateikti_pasiulyma_CVP_IS.pdf" \t "_blank"</w:delInstrText>
        </w:r>
        <w:r w:rsidR="001119AA" w:rsidDel="00683119">
          <w:fldChar w:fldCharType="separate"/>
        </w:r>
        <w:r w:rsidR="001119AA" w:rsidRPr="007B2DBE" w:rsidDel="00683119">
          <w:rPr>
            <w:rStyle w:val="Hipersaitas"/>
            <w:rFonts w:cstheme="minorHAnsi"/>
            <w:color w:val="1F73B7"/>
            <w:sz w:val="21"/>
            <w:szCs w:val="21"/>
            <w:shd w:val="clear" w:color="auto" w:fill="FFFFFF"/>
          </w:rPr>
          <w:delText>https://vpt.lrv.lt/uploads/vpt/documents/files/LT_versija/CVP_IS/Mokymu_medziaga/Tiekejams/Kaip_parengti_ir_pateikti_pasiulyma_CVP_IS.pdf</w:delText>
        </w:r>
        <w:r w:rsidR="001119AA" w:rsidDel="00683119">
          <w:rPr>
            <w:rStyle w:val="Hipersaitas"/>
            <w:rFonts w:cstheme="minorHAnsi"/>
            <w:color w:val="1F73B7"/>
            <w:sz w:val="21"/>
            <w:szCs w:val="21"/>
            <w:shd w:val="clear" w:color="auto" w:fill="FFFFFF"/>
          </w:rPr>
          <w:fldChar w:fldCharType="end"/>
        </w:r>
        <w:r w:rsidRPr="007B2DBE" w:rsidDel="00683119">
          <w:rPr>
            <w:rFonts w:cstheme="minorHAnsi"/>
            <w:sz w:val="21"/>
            <w:szCs w:val="21"/>
          </w:rPr>
          <w:delText xml:space="preserve">, Instrukcija anglų kalba: </w:delText>
        </w:r>
        <w:r w:rsidDel="00683119">
          <w:fldChar w:fldCharType="begin"/>
        </w:r>
        <w:r w:rsidDel="00683119">
          <w:delInstrText>HYPERLINK "https://vpt.lrv.lt/uploads/vpt/documents/files/EN_version/E-Public_Procurement/CVPIS_How_to_submit_bid.pdf"</w:delInstrText>
        </w:r>
        <w:r w:rsidDel="00683119">
          <w:fldChar w:fldCharType="separate"/>
        </w:r>
        <w:r w:rsidRPr="007B2DBE" w:rsidDel="00683119">
          <w:rPr>
            <w:rStyle w:val="Hipersaitas"/>
            <w:rFonts w:cstheme="minorHAnsi"/>
            <w:sz w:val="21"/>
            <w:szCs w:val="21"/>
          </w:rPr>
          <w:delText>https://vpt.lrv.lt/uploads/vpt/documents/files/EN_version/E-Public_Procurement/CVPIS_How_to_submit_bid.pdf</w:delText>
        </w:r>
        <w:r w:rsidDel="00683119">
          <w:rPr>
            <w:rStyle w:val="Hipersaitas"/>
            <w:rFonts w:cstheme="minorHAnsi"/>
            <w:sz w:val="21"/>
            <w:szCs w:val="21"/>
          </w:rPr>
          <w:fldChar w:fldCharType="end"/>
        </w:r>
      </w:del>
    </w:p>
  </w:footnote>
  <w:footnote w:id="3">
    <w:p w14:paraId="0AB07B06" w14:textId="70ACBCD6" w:rsidR="00BB3788" w:rsidRPr="00427C59" w:rsidRDefault="00BB3788" w:rsidP="00BB3788">
      <w:pPr>
        <w:pStyle w:val="Puslapioinaostekstas"/>
        <w:spacing w:after="0" w:line="240" w:lineRule="auto"/>
      </w:pPr>
      <w:r w:rsidRPr="00427C59">
        <w:rPr>
          <w:rStyle w:val="Puslapioinaosnuoroda"/>
        </w:rPr>
        <w:footnoteRef/>
      </w:r>
      <w:r w:rsidRPr="00427C59">
        <w:t xml:space="preserve"> </w:t>
      </w:r>
      <w:ins w:id="47" w:author="Autorius">
        <w:r w:rsidR="00EC7C44" w:rsidRPr="00EC7C44">
          <w:fldChar w:fldCharType="begin"/>
        </w:r>
        <w:r w:rsidR="00EC7C44" w:rsidRPr="00EC7C44">
          <w:instrText>HYPERLINK "https://vpt.lrv.lt/uploads/vpt/documents/files/uzssisfravimo%20instrukcija(1).pdf"</w:instrText>
        </w:r>
        <w:r w:rsidR="00EC7C44" w:rsidRPr="00EC7C44">
          <w:fldChar w:fldCharType="separate"/>
        </w:r>
        <w:r w:rsidR="00EC7C44" w:rsidRPr="00EC7C44">
          <w:rPr>
            <w:rStyle w:val="Hipersaitas"/>
          </w:rPr>
          <w:t>„PowerPoint“ pateiktis</w:t>
        </w:r>
        <w:r w:rsidR="00EC7C44" w:rsidRPr="00EC7C44">
          <w:fldChar w:fldCharType="end"/>
        </w:r>
      </w:ins>
      <w:del w:id="48" w:author="Autorius">
        <w:r w:rsidDel="00EC7C44">
          <w:fldChar w:fldCharType="begin"/>
        </w:r>
        <w:r w:rsidDel="00EC7C44">
          <w:delInstrText>HYPERLINK "https://vpt.lrv.lt/uploads/vpt/documents/files/uzsifravimo_instrukcija.pdf"</w:delInstrText>
        </w:r>
        <w:r w:rsidDel="00EC7C44">
          <w:fldChar w:fldCharType="separate"/>
        </w:r>
        <w:r w:rsidRPr="00427C59" w:rsidDel="00EC7C44">
          <w:rPr>
            <w:rStyle w:val="Hipersaitas"/>
          </w:rPr>
          <w:delText>https://vpt.lrv.lt/uploads/vpt/documents/files/uzsifravimo_instrukcija.pdf</w:delText>
        </w:r>
        <w:r w:rsidDel="00EC7C44">
          <w:rPr>
            <w:rStyle w:val="Hipersaitas"/>
          </w:rPr>
          <w:fldChar w:fldCharType="end"/>
        </w:r>
        <w:r w:rsidRPr="00427C59" w:rsidDel="00EC7C44">
          <w:delText xml:space="preserve"> </w:delText>
        </w:r>
      </w:del>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1"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2"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43442136">
    <w:abstractNumId w:val="12"/>
  </w:num>
  <w:num w:numId="2" w16cid:durableId="1846018244">
    <w:abstractNumId w:val="4"/>
  </w:num>
  <w:num w:numId="3" w16cid:durableId="1176577057">
    <w:abstractNumId w:val="9"/>
  </w:num>
  <w:num w:numId="4" w16cid:durableId="959997269">
    <w:abstractNumId w:val="24"/>
  </w:num>
  <w:num w:numId="5" w16cid:durableId="126363052">
    <w:abstractNumId w:val="19"/>
  </w:num>
  <w:num w:numId="6" w16cid:durableId="847870283">
    <w:abstractNumId w:val="15"/>
  </w:num>
  <w:num w:numId="7" w16cid:durableId="849875670">
    <w:abstractNumId w:val="18"/>
  </w:num>
  <w:num w:numId="8" w16cid:durableId="1115447460">
    <w:abstractNumId w:val="0"/>
  </w:num>
  <w:num w:numId="9" w16cid:durableId="656113177">
    <w:abstractNumId w:val="13"/>
  </w:num>
  <w:num w:numId="10" w16cid:durableId="570434384">
    <w:abstractNumId w:val="26"/>
  </w:num>
  <w:num w:numId="11" w16cid:durableId="185102974">
    <w:abstractNumId w:val="31"/>
  </w:num>
  <w:num w:numId="12" w16cid:durableId="1108355995">
    <w:abstractNumId w:val="33"/>
  </w:num>
  <w:num w:numId="13" w16cid:durableId="5333595">
    <w:abstractNumId w:val="34"/>
  </w:num>
  <w:num w:numId="14" w16cid:durableId="1083769236">
    <w:abstractNumId w:val="32"/>
  </w:num>
  <w:num w:numId="15" w16cid:durableId="1706517342">
    <w:abstractNumId w:val="30"/>
  </w:num>
  <w:num w:numId="16" w16cid:durableId="1248421045">
    <w:abstractNumId w:val="11"/>
  </w:num>
  <w:num w:numId="17" w16cid:durableId="603807141">
    <w:abstractNumId w:val="7"/>
  </w:num>
  <w:num w:numId="18" w16cid:durableId="877086201">
    <w:abstractNumId w:val="3"/>
  </w:num>
  <w:num w:numId="19" w16cid:durableId="1008824266">
    <w:abstractNumId w:val="22"/>
  </w:num>
  <w:num w:numId="20" w16cid:durableId="1405492930">
    <w:abstractNumId w:val="20"/>
  </w:num>
  <w:num w:numId="21" w16cid:durableId="251164940">
    <w:abstractNumId w:val="25"/>
  </w:num>
  <w:num w:numId="22" w16cid:durableId="126509557">
    <w:abstractNumId w:val="5"/>
  </w:num>
  <w:num w:numId="23" w16cid:durableId="1962808969">
    <w:abstractNumId w:val="29"/>
  </w:num>
  <w:num w:numId="24" w16cid:durableId="77093162">
    <w:abstractNumId w:val="21"/>
  </w:num>
  <w:num w:numId="25" w16cid:durableId="914167670">
    <w:abstractNumId w:val="28"/>
  </w:num>
  <w:num w:numId="26" w16cid:durableId="419371122">
    <w:abstractNumId w:val="27"/>
  </w:num>
  <w:num w:numId="27" w16cid:durableId="1656296065">
    <w:abstractNumId w:val="23"/>
  </w:num>
  <w:num w:numId="28" w16cid:durableId="1376662460">
    <w:abstractNumId w:val="10"/>
  </w:num>
  <w:num w:numId="29" w16cid:durableId="1357999858">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7980158">
    <w:abstractNumId w:val="6"/>
  </w:num>
  <w:num w:numId="31" w16cid:durableId="52435088">
    <w:abstractNumId w:val="14"/>
  </w:num>
  <w:num w:numId="32" w16cid:durableId="757751633">
    <w:abstractNumId w:val="35"/>
  </w:num>
  <w:num w:numId="33" w16cid:durableId="1676878335">
    <w:abstractNumId w:val="1"/>
  </w:num>
  <w:num w:numId="34" w16cid:durableId="1916434136">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4693988">
    <w:abstractNumId w:val="8"/>
  </w:num>
  <w:num w:numId="36" w16cid:durableId="1586914230">
    <w:abstractNumId w:val="16"/>
  </w:num>
  <w:num w:numId="37" w16cid:durableId="301543529">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5699193">
    <w:abstractNumId w:val="2"/>
  </w:num>
  <w:num w:numId="39" w16cid:durableId="119099163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A1E"/>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2E3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5BF"/>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1746"/>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774"/>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A36"/>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A33"/>
    <w:rsid w:val="002E6BB6"/>
    <w:rsid w:val="002E6DD3"/>
    <w:rsid w:val="002E7A73"/>
    <w:rsid w:val="002EEACC"/>
    <w:rsid w:val="002F05C1"/>
    <w:rsid w:val="002F0663"/>
    <w:rsid w:val="002F0FBA"/>
    <w:rsid w:val="002F12E7"/>
    <w:rsid w:val="002F148F"/>
    <w:rsid w:val="002F1CD9"/>
    <w:rsid w:val="002F2361"/>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5FE2"/>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BAE"/>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611A"/>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1D"/>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260"/>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A4C"/>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5127"/>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8A6"/>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5E8"/>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0A3"/>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0F53"/>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4AE3"/>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793"/>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4FF3"/>
    <w:rsid w:val="00BA5539"/>
    <w:rsid w:val="00BA55D8"/>
    <w:rsid w:val="00BA5911"/>
    <w:rsid w:val="00BA5C6D"/>
    <w:rsid w:val="00BA74D7"/>
    <w:rsid w:val="00BA7612"/>
    <w:rsid w:val="00BA7F56"/>
    <w:rsid w:val="00BB174C"/>
    <w:rsid w:val="00BB1B16"/>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55E"/>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BC8"/>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B6B"/>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37DEB"/>
    <w:rsid w:val="00E40442"/>
    <w:rsid w:val="00E41443"/>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AA4"/>
    <w:rsid w:val="00E51E8A"/>
    <w:rsid w:val="00E52457"/>
    <w:rsid w:val="00E524A2"/>
    <w:rsid w:val="00E52B67"/>
    <w:rsid w:val="00E5331C"/>
    <w:rsid w:val="00E538EF"/>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A7A75"/>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506"/>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84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5E2DE02C-7D6C-4A32-94C6-36CCDB71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5A1E"/>
    <w:rsid w:val="0019685B"/>
    <w:rsid w:val="00256A57"/>
    <w:rsid w:val="00271774"/>
    <w:rsid w:val="002A3887"/>
    <w:rsid w:val="002F626E"/>
    <w:rsid w:val="003A1E59"/>
    <w:rsid w:val="004674D2"/>
    <w:rsid w:val="00475F4D"/>
    <w:rsid w:val="00485E2C"/>
    <w:rsid w:val="00574E40"/>
    <w:rsid w:val="00594ABB"/>
    <w:rsid w:val="005F2398"/>
    <w:rsid w:val="0066301D"/>
    <w:rsid w:val="006A23CE"/>
    <w:rsid w:val="006B5500"/>
    <w:rsid w:val="006F5260"/>
    <w:rsid w:val="00885127"/>
    <w:rsid w:val="00902E29"/>
    <w:rsid w:val="00951837"/>
    <w:rsid w:val="00A7767E"/>
    <w:rsid w:val="00AC5AA8"/>
    <w:rsid w:val="00B643E0"/>
    <w:rsid w:val="00BF6650"/>
    <w:rsid w:val="00C05394"/>
    <w:rsid w:val="00CA42B0"/>
    <w:rsid w:val="00CF63A1"/>
    <w:rsid w:val="00D62AFB"/>
    <w:rsid w:val="00E538EF"/>
    <w:rsid w:val="00EF169C"/>
    <w:rsid w:val="00F32506"/>
    <w:rsid w:val="00F8288C"/>
    <w:rsid w:val="00FF58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33fa2028fb50fe9003f60ae99a2a16">
  <xsd:schema xmlns:xsd="http://www.w3.org/2001/XMLSchema" xmlns:xs="http://www.w3.org/2001/XMLSchema" xmlns:p="http://schemas.microsoft.com/office/2006/metadata/properties" xmlns:ns3="441e4d8e-a8ab-46be-9694-e40af28e9c61" xmlns:ns4="bd2a18c2-06d4-44cd-af38-3237b532008a" targetNamespace="http://schemas.microsoft.com/office/2006/metadata/properties" ma:root="true" ma:fieldsID="352ff127efefd485c7409c627a853039" ns3:_="" ns4:_="">
    <xsd:import namespace="441e4d8e-a8ab-46be-9694-e40af28e9c61"/>
    <xsd:import namespace="bd2a18c2-06d4-44cd-af38-3237b532008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SharingHintHash" ma:index="21"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Props1.xml><?xml version="1.0" encoding="utf-8"?>
<ds:datastoreItem xmlns:ds="http://schemas.openxmlformats.org/officeDocument/2006/customXml" ds:itemID="{3F7E2D4B-5993-4347-B5B9-BC92D395CA12}">
  <ds:schemaRefs>
    <ds:schemaRef ds:uri="http://schemas.openxmlformats.org/officeDocument/2006/bibliography"/>
  </ds:schemaRefs>
</ds:datastoreItem>
</file>

<file path=customXml/itemProps2.xml><?xml version="1.0" encoding="utf-8"?>
<ds:datastoreItem xmlns:ds="http://schemas.openxmlformats.org/officeDocument/2006/customXml" ds:itemID="{62AD56AB-8673-4A76-8930-8A2B8240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e4d8e-a8ab-46be-9694-e40af28e9c61"/>
    <ds:schemaRef ds:uri="bd2a18c2-06d4-44cd-af38-3237b5320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89A3B4-1FDD-4ED2-B86F-053387A3FE1A}">
  <ds:schemaRefs>
    <ds:schemaRef ds:uri="http://schemas.microsoft.com/sharepoint/v3/contenttype/forms"/>
  </ds:schemaRefs>
</ds:datastoreItem>
</file>

<file path=customXml/itemProps4.xml><?xml version="1.0" encoding="utf-8"?>
<ds:datastoreItem xmlns:ds="http://schemas.openxmlformats.org/officeDocument/2006/customXml" ds:itemID="{E83EC78D-3F66-4B98-A81C-D05F31753051}">
  <ds:schemaRefs>
    <ds:schemaRef ds:uri="http://schemas.microsoft.com/office/2006/metadata/properties"/>
    <ds:schemaRef ds:uri="http://schemas.microsoft.com/office/infopath/2007/PartnerControls"/>
    <ds:schemaRef ds:uri="441e4d8e-a8ab-46be-9694-e40af28e9c6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33540</Words>
  <Characters>19118</Characters>
  <Application>Microsoft Office Word</Application>
  <DocSecurity>0</DocSecurity>
  <Lines>159</Lines>
  <Paragraphs>105</Paragraphs>
  <ScaleCrop>false</ScaleCrop>
  <HeadingPairs>
    <vt:vector size="2" baseType="variant">
      <vt:variant>
        <vt:lpstr>Pavadinimas</vt:lpstr>
      </vt:variant>
      <vt:variant>
        <vt:i4>1</vt:i4>
      </vt:variant>
    </vt:vector>
  </HeadingPairs>
  <TitlesOfParts>
    <vt:vector size="1" baseType="lpstr">
      <vt:lpstr>Viešojo pirkimo skelbiamos apklausos bendrosios sąlygos</vt:lpstr>
    </vt:vector>
  </TitlesOfParts>
  <Company/>
  <LinksUpToDate>false</LinksUpToDate>
  <CharactersWithSpaces>52553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Regina</dc:creator>
  <cp:keywords/>
  <dc:description/>
  <cp:lastModifiedBy>Regina</cp:lastModifiedBy>
  <cp:revision>2</cp:revision>
  <dcterms:created xsi:type="dcterms:W3CDTF">2025-02-06T16:32:00Z</dcterms:created>
  <dcterms:modified xsi:type="dcterms:W3CDTF">2025-02-06T16:32:00Z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0x010100149875867A94D24C97D3673D8ECB2620</vt:lpwstr>
  </property>
</Properties>
</file>